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FE2" w:rsidRPr="00351FE2" w:rsidRDefault="00351FE2" w:rsidP="00351FE2">
      <w:pPr>
        <w:spacing w:line="480" w:lineRule="atLeast"/>
        <w:textAlignment w:val="baseline"/>
        <w:outlineLvl w:val="0"/>
        <w:rPr>
          <w:rFonts w:ascii="Segoe UI" w:eastAsia="Times New Roman" w:hAnsi="Segoe UI" w:cs="Segoe UI"/>
          <w:kern w:val="36"/>
          <w:sz w:val="48"/>
          <w:szCs w:val="48"/>
          <w:lang w:eastAsia="ru-RU"/>
        </w:rPr>
      </w:pPr>
      <w:r w:rsidRPr="00351FE2">
        <w:rPr>
          <w:rFonts w:ascii="Segoe UI" w:eastAsia="Times New Roman" w:hAnsi="Segoe UI" w:cs="Segoe UI"/>
          <w:kern w:val="36"/>
          <w:sz w:val="48"/>
          <w:szCs w:val="48"/>
          <w:lang w:eastAsia="ru-RU"/>
        </w:rPr>
        <w:t>Тест по обществознанию Защита Отечества 7 класс</w:t>
      </w:r>
    </w:p>
    <w:p w:rsidR="00351FE2" w:rsidRPr="00351FE2" w:rsidRDefault="00351FE2" w:rsidP="00351FE2">
      <w:pPr>
        <w:shd w:val="clear" w:color="auto" w:fill="FFFFFF"/>
        <w:spacing w:after="0" w:line="315" w:lineRule="atLeast"/>
        <w:textAlignment w:val="baseline"/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r w:rsidRPr="00351FE2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Тест по обществознанию Защита Отечества для учащихся 7 класса с ответами. Те</w:t>
      </w:r>
      <w:proofErr w:type="gramStart"/>
      <w:r w:rsidRPr="00351FE2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ст вкл</w:t>
      </w:r>
      <w:proofErr w:type="gramEnd"/>
      <w:r w:rsidRPr="00351FE2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ючает в себя 2 варианта, в каждом варианте по 8 заданий.</w:t>
      </w:r>
    </w:p>
    <w:p w:rsidR="00351FE2" w:rsidRPr="00351FE2" w:rsidRDefault="00351FE2" w:rsidP="00351FE2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0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1" w:author="Unknown">
        <w:r w:rsidRPr="00351FE2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1 вариант</w:t>
        </w:r>
      </w:ins>
    </w:p>
    <w:p w:rsidR="00351FE2" w:rsidRPr="00351FE2" w:rsidRDefault="00351FE2" w:rsidP="00351FE2">
      <w:pPr>
        <w:shd w:val="clear" w:color="auto" w:fill="FFFFFF"/>
        <w:spacing w:after="0" w:line="300" w:lineRule="atLeast"/>
        <w:textAlignment w:val="baseline"/>
        <w:rPr>
          <w:ins w:id="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" w:author="Unknown">
        <w:r w:rsidRPr="00351FE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Один из ответов является </w:t>
        </w:r>
        <w:r w:rsidRPr="00351FE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неправильным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. Найдите его.</w:t>
        </w:r>
      </w:ins>
    </w:p>
    <w:p w:rsidR="00351FE2" w:rsidRPr="00351FE2" w:rsidRDefault="00351FE2" w:rsidP="00351FE2">
      <w:pPr>
        <w:shd w:val="clear" w:color="auto" w:fill="FFFFFF"/>
        <w:spacing w:after="390" w:line="300" w:lineRule="atLeast"/>
        <w:textAlignment w:val="baseline"/>
        <w:rPr>
          <w:ins w:id="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" w:author="Unknown"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Оборона страны в случае нападения врага — это</w:t>
        </w:r>
      </w:ins>
    </w:p>
    <w:p w:rsidR="00351FE2" w:rsidRPr="00351FE2" w:rsidRDefault="00351FE2" w:rsidP="00351FE2">
      <w:pPr>
        <w:shd w:val="clear" w:color="auto" w:fill="FFFFFF"/>
        <w:spacing w:after="390" w:line="300" w:lineRule="atLeast"/>
        <w:textAlignment w:val="baseline"/>
        <w:rPr>
          <w:ins w:id="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" w:author="Unknown"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свобода граждан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обязанность граждан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защита Отечества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священный долг граждан</w:t>
        </w:r>
      </w:ins>
    </w:p>
    <w:p w:rsidR="00351FE2" w:rsidRPr="00351FE2" w:rsidRDefault="00351FE2" w:rsidP="00351FE2">
      <w:pPr>
        <w:shd w:val="clear" w:color="auto" w:fill="FFFFFF"/>
        <w:spacing w:after="0" w:line="300" w:lineRule="atLeast"/>
        <w:textAlignment w:val="baseline"/>
        <w:rPr>
          <w:ins w:id="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" w:author="Unknown">
        <w:r w:rsidRPr="00351FE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Деятельность, которая включает несение боевых дежурств, участие в ликвидации последствий стихийных бедствий, участие в боевых действиях в условиях вооружённого кон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 xml:space="preserve">фликта, в первую очередь связана </w:t>
        </w:r>
        <w:proofErr w:type="gramStart"/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с</w:t>
        </w:r>
        <w:proofErr w:type="gramEnd"/>
      </w:ins>
    </w:p>
    <w:p w:rsidR="00351FE2" w:rsidRPr="00351FE2" w:rsidRDefault="00351FE2" w:rsidP="00351FE2">
      <w:pPr>
        <w:shd w:val="clear" w:color="auto" w:fill="FFFFFF"/>
        <w:spacing w:after="390" w:line="300" w:lineRule="atLeast"/>
        <w:textAlignment w:val="baseline"/>
        <w:rPr>
          <w:ins w:id="1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1" w:author="Unknown"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медициной катастроф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преподаванием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военной службой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благотворительностью</w:t>
        </w:r>
      </w:ins>
    </w:p>
    <w:p w:rsidR="00351FE2" w:rsidRPr="00351FE2" w:rsidRDefault="00351FE2" w:rsidP="00351FE2">
      <w:pPr>
        <w:shd w:val="clear" w:color="auto" w:fill="FFFFFF"/>
        <w:spacing w:after="0" w:line="300" w:lineRule="atLeast"/>
        <w:textAlignment w:val="baseline"/>
        <w:rPr>
          <w:ins w:id="1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3" w:author="Unknown">
        <w:r w:rsidRPr="00351FE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Найдите слово (словосочетание), которое является </w:t>
        </w:r>
        <w:r w:rsidRPr="00351FE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лишним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среди </w:t>
        </w:r>
        <w:proofErr w:type="gramStart"/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перечисленных</w:t>
        </w:r>
        <w:proofErr w:type="gramEnd"/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, и запишите цифру, под которой оно указано.</w:t>
        </w:r>
      </w:ins>
    </w:p>
    <w:p w:rsidR="00351FE2" w:rsidRPr="00351FE2" w:rsidRDefault="00351FE2" w:rsidP="00351FE2">
      <w:pPr>
        <w:shd w:val="clear" w:color="auto" w:fill="FFFFFF"/>
        <w:spacing w:after="390" w:line="300" w:lineRule="atLeast"/>
        <w:textAlignment w:val="baseline"/>
        <w:rPr>
          <w:ins w:id="1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5" w:author="Unknown"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Воинский учёт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достижение 17 лет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военкомат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контракт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право на труд</w:t>
        </w:r>
      </w:ins>
    </w:p>
    <w:p w:rsidR="00351FE2" w:rsidRPr="00351FE2" w:rsidRDefault="00351FE2" w:rsidP="00351FE2">
      <w:pPr>
        <w:shd w:val="clear" w:color="auto" w:fill="FFFFFF"/>
        <w:spacing w:after="0" w:line="300" w:lineRule="atLeast"/>
        <w:textAlignment w:val="baseline"/>
        <w:rPr>
          <w:ins w:id="1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7" w:author="Unknown">
        <w:r w:rsidRPr="00351FE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Определите вид обязанности военнослужащих: к каждому элементу первого столбца подберите соответствующий эле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мент из второго столбца.</w:t>
        </w:r>
      </w:ins>
    </w:p>
    <w:p w:rsidR="00351FE2" w:rsidRPr="00351FE2" w:rsidRDefault="00351FE2" w:rsidP="00351FE2">
      <w:pPr>
        <w:shd w:val="clear" w:color="auto" w:fill="FFFFFF"/>
        <w:spacing w:after="390" w:line="315" w:lineRule="atLeast"/>
        <w:textAlignment w:val="baseline"/>
        <w:rPr>
          <w:ins w:id="18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19" w:author="Unknown">
        <w:r w:rsidRPr="00351FE2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Обязанности военнослужащих</w:t>
        </w:r>
      </w:ins>
    </w:p>
    <w:p w:rsidR="00351FE2" w:rsidRPr="00351FE2" w:rsidRDefault="00351FE2" w:rsidP="00351FE2">
      <w:pPr>
        <w:shd w:val="clear" w:color="auto" w:fill="FFFFFF"/>
        <w:spacing w:after="390" w:line="300" w:lineRule="atLeast"/>
        <w:textAlignment w:val="baseline"/>
        <w:rPr>
          <w:ins w:id="2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1" w:author="Unknown"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А) дорожить честью воинского звания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Б) быть дисциплинированным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В) хранить государственную тайну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Г) разрабатывать мероприятия по со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вершенствованию боевой готовности подразделения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Д) проводить тренировки личного со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става подразделения</w:t>
        </w:r>
      </w:ins>
    </w:p>
    <w:p w:rsidR="00351FE2" w:rsidRPr="00351FE2" w:rsidRDefault="00351FE2" w:rsidP="00351FE2">
      <w:pPr>
        <w:shd w:val="clear" w:color="auto" w:fill="FFFFFF"/>
        <w:spacing w:after="390" w:line="315" w:lineRule="atLeast"/>
        <w:textAlignment w:val="baseline"/>
        <w:rPr>
          <w:ins w:id="22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23" w:author="Unknown">
        <w:r w:rsidRPr="00351FE2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Вид обязанности</w:t>
        </w:r>
      </w:ins>
    </w:p>
    <w:p w:rsidR="00351FE2" w:rsidRPr="00351FE2" w:rsidRDefault="00351FE2" w:rsidP="00351FE2">
      <w:pPr>
        <w:shd w:val="clear" w:color="auto" w:fill="FFFFFF"/>
        <w:spacing w:after="390" w:line="300" w:lineRule="atLeast"/>
        <w:textAlignment w:val="baseline"/>
        <w:rPr>
          <w:ins w:id="2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5" w:author="Unknown"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общая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должностная</w:t>
        </w:r>
      </w:ins>
    </w:p>
    <w:p w:rsidR="00351FE2" w:rsidRPr="00351FE2" w:rsidRDefault="00351FE2" w:rsidP="00351FE2">
      <w:pPr>
        <w:shd w:val="clear" w:color="auto" w:fill="FFFFFF"/>
        <w:spacing w:after="0" w:line="300" w:lineRule="atLeast"/>
        <w:textAlignment w:val="baseline"/>
        <w:rPr>
          <w:ins w:id="2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7" w:author="Unknown">
        <w:r w:rsidRPr="00351FE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Найдите среди перечисленного правильную последовательность действий, связанных с постановкой гражданина на воинский учёт.</w:t>
        </w:r>
      </w:ins>
    </w:p>
    <w:p w:rsidR="00351FE2" w:rsidRPr="00351FE2" w:rsidRDefault="00351FE2" w:rsidP="00351FE2">
      <w:pPr>
        <w:shd w:val="clear" w:color="auto" w:fill="FFFFFF"/>
        <w:spacing w:after="390" w:line="300" w:lineRule="atLeast"/>
        <w:textAlignment w:val="baseline"/>
        <w:rPr>
          <w:ins w:id="2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9" w:author="Unknown"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поступление в военное училище, получение направления в воинскую часть, постановка на воинский учёт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достижение 18 лет, явка в военкомат, получение повест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ки, постановка на воинский учёт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достижение 17 лет, получение повестки из военкомата, постановка на воинский учёт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достижение 16 лет, медицинское освидетельствование, постановка на воинский учёт</w:t>
        </w:r>
      </w:ins>
    </w:p>
    <w:p w:rsidR="00351FE2" w:rsidRPr="00351FE2" w:rsidRDefault="00351FE2" w:rsidP="00351FE2">
      <w:pPr>
        <w:shd w:val="clear" w:color="auto" w:fill="FFFFFF"/>
        <w:spacing w:after="0" w:line="300" w:lineRule="atLeast"/>
        <w:textAlignment w:val="baseline"/>
        <w:rPr>
          <w:ins w:id="3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1" w:author="Unknown">
        <w:r w:rsidRPr="00351FE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правильные высказывания.</w:t>
        </w:r>
      </w:ins>
    </w:p>
    <w:p w:rsidR="00351FE2" w:rsidRPr="00351FE2" w:rsidRDefault="00351FE2" w:rsidP="00351FE2">
      <w:pPr>
        <w:shd w:val="clear" w:color="auto" w:fill="FFFFFF"/>
        <w:spacing w:after="390" w:line="300" w:lineRule="atLeast"/>
        <w:textAlignment w:val="baseline"/>
        <w:rPr>
          <w:ins w:id="3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3" w:author="Unknown"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Юноша должен готовиться к несению военной службы.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На военную службу призываются граждане РФ в возрас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те от 1 7 до 28 лет.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Правила внутреннего распорядка в Вооружённых силах 1 РФ определяет Трудовой кодекс.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Гражданин может быть освобождён от воинской службы по состоянию здоровья.</w:t>
        </w:r>
      </w:ins>
    </w:p>
    <w:p w:rsidR="00351FE2" w:rsidRPr="00351FE2" w:rsidRDefault="00351FE2" w:rsidP="00351FE2">
      <w:pPr>
        <w:shd w:val="clear" w:color="auto" w:fill="FFFFFF"/>
        <w:spacing w:after="0" w:line="300" w:lineRule="atLeast"/>
        <w:textAlignment w:val="baseline"/>
        <w:rPr>
          <w:ins w:id="3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5" w:author="Unknown">
        <w:r w:rsidRPr="00351FE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Заполните пропуски в тексте, выбрав правильные варианты </w:t>
        </w:r>
        <w:proofErr w:type="gramStart"/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из</w:t>
        </w:r>
        <w:proofErr w:type="gramEnd"/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предложенных в скобках.</w:t>
        </w:r>
      </w:ins>
    </w:p>
    <w:p w:rsidR="00351FE2" w:rsidRPr="00351FE2" w:rsidRDefault="00351FE2" w:rsidP="00351FE2">
      <w:pPr>
        <w:shd w:val="clear" w:color="auto" w:fill="FFFFFF"/>
        <w:spacing w:after="390" w:line="300" w:lineRule="atLeast"/>
        <w:textAlignment w:val="baseline"/>
        <w:rPr>
          <w:ins w:id="3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7" w:author="Unknown"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Военнослужащего, впервые поступившего на военную службу, можно привлекать к выполнению боевых задач __________ (после медицинского освидетельствования; после принятия присяги; после постановки на воинский учёт). Военнослужащий приводится к присяге перед __________ (Государственным флагом России и знаменем воин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ской части; перед командованием военной части; перед Вер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ховным Главнокомандующим Вооружённых сил РФ). Срок военной службы по призыву составляет __________ (12 месяцев, 15 месяцев, 24 месяца). Гражданин имеет право заключить с __________ (Министерством обороны; командованием части; Верховным Главнокомандующим) контракт о прохождении военной службы.</w:t>
        </w:r>
      </w:ins>
    </w:p>
    <w:p w:rsidR="00351FE2" w:rsidRPr="00351FE2" w:rsidRDefault="00351FE2" w:rsidP="00351FE2">
      <w:pPr>
        <w:shd w:val="clear" w:color="auto" w:fill="FFFFFF"/>
        <w:spacing w:after="0" w:line="300" w:lineRule="atLeast"/>
        <w:textAlignment w:val="baseline"/>
        <w:rPr>
          <w:ins w:id="3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9" w:author="Unknown">
        <w:r w:rsidRPr="00351FE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lastRenderedPageBreak/>
          <w:t>8.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Заполните пропуск в таблице.</w:t>
        </w:r>
      </w:ins>
    </w:p>
    <w:tbl>
      <w:tblPr>
        <w:tblW w:w="13500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63"/>
        <w:gridCol w:w="10037"/>
      </w:tblGrid>
      <w:tr w:rsidR="00351FE2" w:rsidRPr="00351FE2" w:rsidTr="00351FE2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351FE2" w:rsidRPr="00351FE2" w:rsidRDefault="00351FE2" w:rsidP="00351FE2">
            <w:pPr>
              <w:spacing w:after="0" w:line="300" w:lineRule="atLeast"/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</w:pPr>
            <w:r w:rsidRPr="00351FE2"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  <w:t>Должностные обязанности военнослужащего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351FE2" w:rsidRPr="00351FE2" w:rsidRDefault="00351FE2" w:rsidP="00351FE2">
            <w:pPr>
              <w:spacing w:after="0" w:line="300" w:lineRule="atLeast"/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</w:pPr>
            <w:r w:rsidRPr="00351FE2"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  <w:t>Определяют полномочия каждого военнослужащего в соответствии с занимаемой воинской должностью и исполняются постоянно в интересах военной службы</w:t>
            </w:r>
          </w:p>
        </w:tc>
      </w:tr>
      <w:tr w:rsidR="00351FE2" w:rsidRPr="00351FE2" w:rsidTr="00351FE2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351FE2" w:rsidRPr="00351FE2" w:rsidRDefault="00351FE2" w:rsidP="00351FE2">
            <w:pPr>
              <w:spacing w:after="0" w:line="300" w:lineRule="atLeast"/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</w:pPr>
            <w:r w:rsidRPr="00351FE2"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  <w:t>….. обязанности военнослужащего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351FE2" w:rsidRPr="00351FE2" w:rsidRDefault="00351FE2" w:rsidP="00351FE2">
            <w:pPr>
              <w:spacing w:after="0" w:line="300" w:lineRule="atLeast"/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</w:pPr>
            <w:r w:rsidRPr="00351FE2"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  <w:t>Определяют полномочия каждого военнослужащего на боевом дежурстве, в наряде, в карауле, при ликвидации последствий стихийных бедствий и имеют, как правило, временный ха</w:t>
            </w:r>
            <w:r w:rsidRPr="00351FE2"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  <w:softHyphen/>
              <w:t>рактер</w:t>
            </w:r>
          </w:p>
        </w:tc>
      </w:tr>
    </w:tbl>
    <w:p w:rsidR="00351FE2" w:rsidRPr="00351FE2" w:rsidRDefault="00351FE2" w:rsidP="00351FE2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40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41" w:author="Unknown">
        <w:r w:rsidRPr="00351FE2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2 вариант</w:t>
        </w:r>
      </w:ins>
    </w:p>
    <w:p w:rsidR="00351FE2" w:rsidRPr="00351FE2" w:rsidRDefault="00351FE2" w:rsidP="00351FE2">
      <w:pPr>
        <w:shd w:val="clear" w:color="auto" w:fill="FFFFFF"/>
        <w:spacing w:after="0" w:line="300" w:lineRule="atLeast"/>
        <w:textAlignment w:val="baseline"/>
        <w:rPr>
          <w:ins w:id="4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3" w:author="Unknown">
        <w:r w:rsidRPr="00351FE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Орган, в ведении которого находится учёт молодёжи, под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лежащей призыву на военную службу, — это</w:t>
        </w:r>
      </w:ins>
    </w:p>
    <w:p w:rsidR="00351FE2" w:rsidRPr="00351FE2" w:rsidRDefault="00351FE2" w:rsidP="00351FE2">
      <w:pPr>
        <w:shd w:val="clear" w:color="auto" w:fill="FFFFFF"/>
        <w:spacing w:after="390" w:line="300" w:lineRule="atLeast"/>
        <w:textAlignment w:val="baseline"/>
        <w:rPr>
          <w:ins w:id="4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5" w:author="Unknown"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Управление МВД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прокуратура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Следственный комитет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военный комиссариат</w:t>
        </w:r>
      </w:ins>
    </w:p>
    <w:p w:rsidR="00351FE2" w:rsidRPr="00351FE2" w:rsidRDefault="00351FE2" w:rsidP="00351FE2">
      <w:pPr>
        <w:shd w:val="clear" w:color="auto" w:fill="FFFFFF"/>
        <w:spacing w:after="0" w:line="300" w:lineRule="atLeast"/>
        <w:textAlignment w:val="baseline"/>
        <w:rPr>
          <w:ins w:id="4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7" w:author="Unknown">
        <w:r w:rsidRPr="00351FE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Деятельность, которая включает участие в учениях и похо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дах боевых кораблей, оказание помощи правоохранитель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 xml:space="preserve">ным органам в защите прав и свобод граждан, ликвидацию последствий аварий, в первую очередь связана </w:t>
        </w:r>
        <w:proofErr w:type="gramStart"/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с</w:t>
        </w:r>
        <w:proofErr w:type="gramEnd"/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(со)</w:t>
        </w:r>
      </w:ins>
    </w:p>
    <w:p w:rsidR="00351FE2" w:rsidRPr="00351FE2" w:rsidRDefault="00351FE2" w:rsidP="00351FE2">
      <w:pPr>
        <w:shd w:val="clear" w:color="auto" w:fill="FFFFFF"/>
        <w:spacing w:after="390" w:line="300" w:lineRule="atLeast"/>
        <w:textAlignment w:val="baseline"/>
        <w:rPr>
          <w:ins w:id="4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9" w:author="Unknown"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1) </w:t>
        </w:r>
        <w:proofErr w:type="spellStart"/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волонтёрством</w:t>
        </w:r>
        <w:proofErr w:type="spellEnd"/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(добровольным участием)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военной службой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надзором за выполнением законов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СМИ (средствами массовой информации)</w:t>
        </w:r>
      </w:ins>
    </w:p>
    <w:p w:rsidR="00351FE2" w:rsidRPr="00351FE2" w:rsidRDefault="00351FE2" w:rsidP="00351FE2">
      <w:pPr>
        <w:shd w:val="clear" w:color="auto" w:fill="FFFFFF"/>
        <w:spacing w:after="0" w:line="300" w:lineRule="atLeast"/>
        <w:textAlignment w:val="baseline"/>
        <w:rPr>
          <w:ins w:id="5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1" w:author="Unknown">
        <w:r w:rsidRPr="00351FE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Найдите слово (словосочетание), которое является </w:t>
        </w:r>
        <w:r w:rsidRPr="00351FE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обобщающим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среди </w:t>
        </w:r>
        <w:proofErr w:type="gramStart"/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перечисленных</w:t>
        </w:r>
        <w:proofErr w:type="gramEnd"/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, и запишите цифру, под ко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торой оно указано.</w:t>
        </w:r>
      </w:ins>
    </w:p>
    <w:p w:rsidR="00351FE2" w:rsidRPr="00351FE2" w:rsidRDefault="00351FE2" w:rsidP="00351FE2">
      <w:pPr>
        <w:shd w:val="clear" w:color="auto" w:fill="FFFFFF"/>
        <w:spacing w:after="390" w:line="300" w:lineRule="atLeast"/>
        <w:textAlignment w:val="baseline"/>
        <w:rPr>
          <w:ins w:id="5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3" w:author="Unknown"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Несение боевого дежурства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изобретение новых видов вооружения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защита Отечества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военная служба по контракту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военная медицина</w:t>
        </w:r>
      </w:ins>
    </w:p>
    <w:p w:rsidR="00351FE2" w:rsidRPr="00351FE2" w:rsidRDefault="00351FE2" w:rsidP="00351FE2">
      <w:pPr>
        <w:shd w:val="clear" w:color="auto" w:fill="FFFFFF"/>
        <w:spacing w:after="0" w:line="300" w:lineRule="atLeast"/>
        <w:textAlignment w:val="baseline"/>
        <w:rPr>
          <w:ins w:id="5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5" w:author="Unknown">
        <w:r w:rsidRPr="00351FE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Определите вид обязанности военнослужащих: к каждому эле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менту первого столбца подберите соответствующий элемент из второго столбца.</w:t>
        </w:r>
      </w:ins>
    </w:p>
    <w:p w:rsidR="00351FE2" w:rsidRPr="00351FE2" w:rsidRDefault="00351FE2" w:rsidP="00351FE2">
      <w:pPr>
        <w:shd w:val="clear" w:color="auto" w:fill="FFFFFF"/>
        <w:spacing w:after="390" w:line="315" w:lineRule="atLeast"/>
        <w:textAlignment w:val="baseline"/>
        <w:rPr>
          <w:ins w:id="56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57" w:author="Unknown">
        <w:r w:rsidRPr="00351FE2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Обязанности военнослужащих</w:t>
        </w:r>
      </w:ins>
    </w:p>
    <w:p w:rsidR="00351FE2" w:rsidRPr="00351FE2" w:rsidRDefault="00351FE2" w:rsidP="00351FE2">
      <w:pPr>
        <w:shd w:val="clear" w:color="auto" w:fill="FFFFFF"/>
        <w:spacing w:after="390" w:line="300" w:lineRule="atLeast"/>
        <w:textAlignment w:val="baseline"/>
        <w:rPr>
          <w:ins w:id="5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9" w:author="Unknown"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А) быть верным Военной присяге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Б) совершенствовать воинское мастерство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В) дорожить боевой славой защит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ников своего народа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Г) действовать в наряде или карауле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Д) беречь военное имущество</w:t>
        </w:r>
      </w:ins>
    </w:p>
    <w:p w:rsidR="00351FE2" w:rsidRPr="00351FE2" w:rsidRDefault="00351FE2" w:rsidP="00351FE2">
      <w:pPr>
        <w:shd w:val="clear" w:color="auto" w:fill="FFFFFF"/>
        <w:spacing w:after="390" w:line="315" w:lineRule="atLeast"/>
        <w:textAlignment w:val="baseline"/>
        <w:rPr>
          <w:ins w:id="60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61" w:author="Unknown">
        <w:r w:rsidRPr="00351FE2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Вид обязанности</w:t>
        </w:r>
      </w:ins>
    </w:p>
    <w:p w:rsidR="00351FE2" w:rsidRPr="00351FE2" w:rsidRDefault="00351FE2" w:rsidP="00351FE2">
      <w:pPr>
        <w:shd w:val="clear" w:color="auto" w:fill="FFFFFF"/>
        <w:spacing w:after="390" w:line="300" w:lineRule="atLeast"/>
        <w:textAlignment w:val="baseline"/>
        <w:rPr>
          <w:ins w:id="6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3" w:author="Unknown"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общая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специальная</w:t>
        </w:r>
      </w:ins>
    </w:p>
    <w:p w:rsidR="00351FE2" w:rsidRPr="00351FE2" w:rsidRDefault="00351FE2" w:rsidP="00351FE2">
      <w:pPr>
        <w:shd w:val="clear" w:color="auto" w:fill="FFFFFF"/>
        <w:spacing w:after="0" w:line="300" w:lineRule="atLeast"/>
        <w:textAlignment w:val="baseline"/>
        <w:rPr>
          <w:ins w:id="6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5" w:author="Unknown">
        <w:r w:rsidRPr="00351FE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Найдите среди перечисленного правильную последовательность действий, связанных с постановкой гражданина на воинский учёт.</w:t>
        </w:r>
      </w:ins>
    </w:p>
    <w:p w:rsidR="00351FE2" w:rsidRPr="00351FE2" w:rsidRDefault="00351FE2" w:rsidP="00351FE2">
      <w:pPr>
        <w:shd w:val="clear" w:color="auto" w:fill="FFFFFF"/>
        <w:spacing w:after="390" w:line="300" w:lineRule="atLeast"/>
        <w:textAlignment w:val="baseline"/>
        <w:rPr>
          <w:ins w:id="6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proofErr w:type="gramStart"/>
      <w:ins w:id="67" w:author="Unknown"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достижение 17 лет, получение повестки из военкомата, подписание контракта, постановка на воинский учёт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достижение 17 лет, получение повестки из военкомата, постановка на воинский учёт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достижение 16 лет, поступление в суворовское училище, отправка в воинскую часть, постановка на воинский учёт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достижение 18 лет, заседание призывной комиссии, ме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дицинское освидетельствование, постановка на воин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ский учёт</w:t>
        </w:r>
        <w:proofErr w:type="gramEnd"/>
      </w:ins>
    </w:p>
    <w:p w:rsidR="00351FE2" w:rsidRPr="00351FE2" w:rsidRDefault="00351FE2" w:rsidP="00351FE2">
      <w:pPr>
        <w:shd w:val="clear" w:color="auto" w:fill="FFFFFF"/>
        <w:spacing w:after="0" w:line="300" w:lineRule="atLeast"/>
        <w:textAlignment w:val="baseline"/>
        <w:rPr>
          <w:ins w:id="6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9" w:author="Unknown">
        <w:r w:rsidRPr="00351FE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правильные высказывания.</w:t>
        </w:r>
      </w:ins>
    </w:p>
    <w:p w:rsidR="00351FE2" w:rsidRPr="00351FE2" w:rsidRDefault="00351FE2" w:rsidP="00351FE2">
      <w:pPr>
        <w:shd w:val="clear" w:color="auto" w:fill="FFFFFF"/>
        <w:spacing w:after="390" w:line="300" w:lineRule="atLeast"/>
        <w:textAlignment w:val="baseline"/>
        <w:rPr>
          <w:ins w:id="7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1" w:author="Unknown"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Защита Отечества — священный долг гражданина России.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Каждый призывник проходит военную службу по кон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тракту.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Гражданин может получить отсрочку от призыва на во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енную службу.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Каждый военнослужащий принимает присягу перед Госу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дарственным флагом России и знаменем воинской части.</w:t>
        </w:r>
      </w:ins>
    </w:p>
    <w:p w:rsidR="00351FE2" w:rsidRPr="00351FE2" w:rsidRDefault="00351FE2" w:rsidP="00351FE2">
      <w:pPr>
        <w:shd w:val="clear" w:color="auto" w:fill="FFFFFF"/>
        <w:spacing w:after="0" w:line="300" w:lineRule="atLeast"/>
        <w:textAlignment w:val="baseline"/>
        <w:rPr>
          <w:ins w:id="7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3" w:author="Unknown">
        <w:r w:rsidRPr="00351FE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Заполните пропуски в тексте, выбрав правильные варианты </w:t>
        </w:r>
        <w:proofErr w:type="gramStart"/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из</w:t>
        </w:r>
        <w:proofErr w:type="gramEnd"/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предложенных в скобках.</w:t>
        </w:r>
      </w:ins>
    </w:p>
    <w:p w:rsidR="00351FE2" w:rsidRPr="00351FE2" w:rsidRDefault="00351FE2" w:rsidP="00351FE2">
      <w:pPr>
        <w:shd w:val="clear" w:color="auto" w:fill="FFFFFF"/>
        <w:spacing w:after="390" w:line="300" w:lineRule="atLeast"/>
        <w:textAlignment w:val="baseline"/>
        <w:rPr>
          <w:ins w:id="7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5" w:author="Unknown"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В соответствии с __________ (Конституцией РФ, желанием граждан, возможностями граждан) защита Отечества явля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ется долгом гражданина Российской Федерации. Граждане проходят военную службу в возрасте __________ (от 18 до 27 лет, от 17 до 27 лет, от 16 до 25 лет). Срок военной службы по призыву составляет __________ (9 месяцев, 12 месяцев, 15 месяцев). В случае</w:t>
        </w:r>
        <w:proofErr w:type="gramStart"/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,</w:t>
        </w:r>
        <w:proofErr w:type="gramEnd"/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если убеждения или вероисповедание гражданина противоречат несению воинской службы, Федеральный закон предусматривает __________ (отказ от обязанности защищать Отечество, наказание гражданина, пра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во гражданина на замену военной службы альтернативной гражданской службой).</w:t>
        </w:r>
      </w:ins>
    </w:p>
    <w:p w:rsidR="00351FE2" w:rsidRPr="00351FE2" w:rsidRDefault="00351FE2" w:rsidP="00351FE2">
      <w:pPr>
        <w:shd w:val="clear" w:color="auto" w:fill="FFFFFF"/>
        <w:spacing w:after="0" w:line="300" w:lineRule="atLeast"/>
        <w:textAlignment w:val="baseline"/>
        <w:rPr>
          <w:ins w:id="7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7" w:author="Unknown">
        <w:r w:rsidRPr="00351FE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Заполните пропуск в таблице.</w:t>
        </w:r>
      </w:ins>
    </w:p>
    <w:tbl>
      <w:tblPr>
        <w:tblW w:w="13500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66"/>
        <w:gridCol w:w="3534"/>
      </w:tblGrid>
      <w:tr w:rsidR="00351FE2" w:rsidRPr="00351FE2" w:rsidTr="00351FE2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351FE2" w:rsidRPr="00351FE2" w:rsidRDefault="00351FE2" w:rsidP="00351FE2">
            <w:pPr>
              <w:spacing w:after="0" w:line="300" w:lineRule="atLeast"/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</w:pPr>
            <w:r w:rsidRPr="00351FE2"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  <w:lastRenderedPageBreak/>
              <w:t>Заключение контракта о прохождении военной службы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351FE2" w:rsidRPr="00351FE2" w:rsidRDefault="00351FE2" w:rsidP="00351FE2">
            <w:pPr>
              <w:spacing w:after="0" w:line="300" w:lineRule="atLeast"/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</w:pPr>
            <w:r w:rsidRPr="00351FE2"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  <w:t>Право гражданина</w:t>
            </w:r>
          </w:p>
        </w:tc>
      </w:tr>
      <w:tr w:rsidR="00351FE2" w:rsidRPr="00351FE2" w:rsidTr="00351FE2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351FE2" w:rsidRPr="00351FE2" w:rsidRDefault="00351FE2" w:rsidP="00351FE2">
            <w:pPr>
              <w:spacing w:after="0" w:line="300" w:lineRule="atLeast"/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</w:pPr>
            <w:r w:rsidRPr="00351FE2"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  <w:t>Прохождение военной службы по призыву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351FE2" w:rsidRPr="00351FE2" w:rsidRDefault="00351FE2" w:rsidP="00351FE2">
            <w:pPr>
              <w:spacing w:after="0" w:line="300" w:lineRule="atLeast"/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</w:pPr>
            <w:r w:rsidRPr="00351FE2"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  <w:t>….. гражданина</w:t>
            </w:r>
          </w:p>
        </w:tc>
      </w:tr>
    </w:tbl>
    <w:p w:rsidR="00351FE2" w:rsidRPr="00351FE2" w:rsidRDefault="00351FE2" w:rsidP="00351FE2">
      <w:pPr>
        <w:pBdr>
          <w:left w:val="single" w:sz="48" w:space="15" w:color="A7D165"/>
          <w:right w:val="single" w:sz="48" w:space="15" w:color="A7D165"/>
        </w:pBdr>
        <w:shd w:val="clear" w:color="auto" w:fill="FFFFFF"/>
        <w:spacing w:after="0" w:line="300" w:lineRule="atLeast"/>
        <w:textAlignment w:val="baseline"/>
        <w:rPr>
          <w:ins w:id="7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9" w:author="Unknown">
        <w:r w:rsidRPr="00351FE2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Ответы на тест по обществознанию Защита Отечества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351FE2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1 вариант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1-1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2-3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3-5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4-11122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5-3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6-14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7.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— после принятия присяги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— Государственным флагом России и знаменем воинской части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— 12 месяцев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— Министерством обороны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8. </w:t>
        </w:r>
        <w:proofErr w:type="gramStart"/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Специальные</w:t>
        </w:r>
        <w:proofErr w:type="gramEnd"/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351FE2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2 вариант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1-4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2-2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3-3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4-11121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5-2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6-134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7.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— Конституцией РФ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— от 18 до 27 лет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— 12 месяцев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— право гражданина на замену военной службы альтернативной гражданской службой</w:t>
        </w:r>
        <w:r w:rsidRPr="00351FE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8. Обязанность</w:t>
        </w:r>
      </w:ins>
    </w:p>
    <w:p w:rsidR="00665724" w:rsidRDefault="00665724">
      <w:bookmarkStart w:id="80" w:name="_GoBack"/>
      <w:bookmarkEnd w:id="80"/>
    </w:p>
    <w:sectPr w:rsidR="006657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CB1"/>
    <w:rsid w:val="00351FE2"/>
    <w:rsid w:val="00665724"/>
    <w:rsid w:val="00E62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51FE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51FE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51FE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51FE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351F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351F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51FE2"/>
    <w:rPr>
      <w:b/>
      <w:bCs/>
    </w:rPr>
  </w:style>
  <w:style w:type="character" w:customStyle="1" w:styleId="apple-converted-space">
    <w:name w:val="apple-converted-space"/>
    <w:basedOn w:val="a0"/>
    <w:rsid w:val="00351FE2"/>
  </w:style>
  <w:style w:type="paragraph" w:customStyle="1" w:styleId="sertxt">
    <w:name w:val="sertxt"/>
    <w:basedOn w:val="a"/>
    <w:rsid w:val="00351F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51FE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51FE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51FE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51FE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351F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351F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51FE2"/>
    <w:rPr>
      <w:b/>
      <w:bCs/>
    </w:rPr>
  </w:style>
  <w:style w:type="character" w:customStyle="1" w:styleId="apple-converted-space">
    <w:name w:val="apple-converted-space"/>
    <w:basedOn w:val="a0"/>
    <w:rsid w:val="00351FE2"/>
  </w:style>
  <w:style w:type="paragraph" w:customStyle="1" w:styleId="sertxt">
    <w:name w:val="sertxt"/>
    <w:basedOn w:val="a"/>
    <w:rsid w:val="00351F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0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89419">
          <w:marLeft w:val="0"/>
          <w:marRight w:val="0"/>
          <w:marTop w:val="6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386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single" w:sz="12" w:space="11" w:color="F5F5F5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993</Words>
  <Characters>5663</Characters>
  <Application>Microsoft Office Word</Application>
  <DocSecurity>0</DocSecurity>
  <Lines>47</Lines>
  <Paragraphs>13</Paragraphs>
  <ScaleCrop>false</ScaleCrop>
  <Company/>
  <LinksUpToDate>false</LinksUpToDate>
  <CharactersWithSpaces>6643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КАЛИМАТ</dc:creator>
  <cp:keywords/>
  <dc:description/>
  <cp:lastModifiedBy>КАЛИМАТ</cp:lastModifiedBy>
  <cp:revision>3</cp:revision>
  <dcterms:created xsi:type="dcterms:W3CDTF">2019-02-14T05:52:00Z</dcterms:created>
  <dcterms:modified xsi:type="dcterms:W3CDTF">2019-02-14T05:53:00Z</dcterms:modified>
</cp:coreProperties>
</file>